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14:paraId="730B7B4B" w14:textId="77777777">
        <w:tc>
          <w:tcPr>
            <w:tcW w:w="4428" w:type="dxa"/>
          </w:tcPr>
          <w:p w14:paraId="03D7434C" w14:textId="4F217417" w:rsidR="00735535" w:rsidRDefault="005D2524">
            <w:pPr>
              <w:widowControl w:val="0"/>
              <w:rPr>
                <w:lang w:eastAsia="ko-KR"/>
              </w:rPr>
            </w:pPr>
            <w:r>
              <w:t>From:</w:t>
            </w:r>
            <w:r>
              <w:tab/>
            </w:r>
            <w:r w:rsidR="00B00423">
              <w:t xml:space="preserve">ARM </w:t>
            </w:r>
          </w:p>
        </w:tc>
        <w:tc>
          <w:tcPr>
            <w:tcW w:w="5460" w:type="dxa"/>
          </w:tcPr>
          <w:p w14:paraId="743D69A9" w14:textId="74AD46F9" w:rsidR="00735535" w:rsidRDefault="00BA61DD">
            <w:pPr>
              <w:widowControl w:val="0"/>
              <w:jc w:val="right"/>
              <w:rPr>
                <w:highlight w:val="yellow"/>
                <w:lang w:eastAsia="ko-KR"/>
              </w:rPr>
            </w:pPr>
            <w:r>
              <w:rPr>
                <w:rFonts w:hint="eastAsia"/>
                <w:lang w:eastAsia="ko-KR"/>
              </w:rPr>
              <w:t>ABC</w:t>
            </w:r>
            <w:r w:rsidR="00F4321F" w:rsidRPr="00F4321F">
              <w:t>-</w:t>
            </w:r>
            <w:r>
              <w:rPr>
                <w:rFonts w:hint="eastAsia"/>
                <w:lang w:eastAsia="ko-KR"/>
              </w:rPr>
              <w:t>N.N.N</w:t>
            </w:r>
          </w:p>
        </w:tc>
      </w:tr>
      <w:tr w:rsidR="00735535" w:rsidRPr="00F4321F" w14:paraId="02BDAFA7" w14:textId="77777777" w:rsidTr="00F4321F">
        <w:tc>
          <w:tcPr>
            <w:tcW w:w="4428" w:type="dxa"/>
          </w:tcPr>
          <w:p w14:paraId="1A85D2AD" w14:textId="232FFE5E" w:rsidR="00735535" w:rsidRDefault="005D2524">
            <w:pPr>
              <w:widowControl w:val="0"/>
              <w:rPr>
                <w:lang w:eastAsia="ko-KR"/>
              </w:rPr>
            </w:pPr>
            <w:r>
              <w:t>To:</w:t>
            </w:r>
            <w:r>
              <w:tab/>
            </w:r>
            <w:r w:rsidR="007A4D0A">
              <w:t>VTS</w:t>
            </w:r>
          </w:p>
        </w:tc>
        <w:tc>
          <w:tcPr>
            <w:tcW w:w="5460" w:type="dxa"/>
            <w:shd w:val="clear" w:color="auto" w:fill="FFFFFF" w:themeFill="background1"/>
          </w:tcPr>
          <w:p w14:paraId="1AEFF604" w14:textId="041293D3" w:rsidR="00735535" w:rsidRPr="00F4321F" w:rsidRDefault="00BA61DD">
            <w:pPr>
              <w:widowControl w:val="0"/>
              <w:jc w:val="righ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DD MM YYYY</w:t>
            </w:r>
          </w:p>
        </w:tc>
      </w:tr>
    </w:tbl>
    <w:p w14:paraId="420855FC" w14:textId="63FEA8C9" w:rsidR="00735535" w:rsidRDefault="005D2524">
      <w:pPr>
        <w:pStyle w:val="Tittel"/>
      </w:pPr>
      <w:r>
        <w:t>LIA</w:t>
      </w:r>
      <w:r w:rsidR="00DD4291">
        <w:t>I</w:t>
      </w:r>
      <w:r>
        <w:t>SON NOTE</w:t>
      </w:r>
    </w:p>
    <w:p w14:paraId="39A99988" w14:textId="43B6A83F" w:rsidR="00960360" w:rsidRPr="00960360" w:rsidRDefault="00213AC8" w:rsidP="00960360">
      <w:pPr>
        <w:pStyle w:val="Tittel"/>
        <w:rPr>
          <w:lang w:eastAsia="ko-KR"/>
        </w:rPr>
      </w:pPr>
      <w:r>
        <w:rPr>
          <w:rFonts w:eastAsia="MS Mincho" w:hint="eastAsia"/>
          <w:lang w:eastAsia="ja-JP"/>
        </w:rPr>
        <w:t xml:space="preserve">Revision of IALA </w:t>
      </w:r>
      <w:r w:rsidR="007A4D0A">
        <w:rPr>
          <w:rFonts w:eastAsia="MS Mincho"/>
          <w:lang w:eastAsia="ja-JP"/>
        </w:rPr>
        <w:t xml:space="preserve">Guideline G1185 Enhancing the safety and efficiency of navigation around offshore renewable energy installations (OREI) </w:t>
      </w:r>
    </w:p>
    <w:p w14:paraId="6B5D5606" w14:textId="77777777" w:rsidR="00735535" w:rsidRDefault="005D2524">
      <w:pPr>
        <w:pStyle w:val="Overskrift1"/>
      </w:pPr>
      <w:r>
        <w:t>INTRODUCTION</w:t>
      </w:r>
    </w:p>
    <w:p w14:paraId="3534E3DE" w14:textId="484A8371" w:rsidR="00670D2F" w:rsidRDefault="007A4D0A" w:rsidP="00B67EAE">
      <w:pPr>
        <w:pStyle w:val="Brdtekst"/>
      </w:pPr>
      <w:r>
        <w:t xml:space="preserve">The G1185 document was intended to be a joint task between ARM and VTS. </w:t>
      </w:r>
      <w:r w:rsidR="00670D2F">
        <w:t xml:space="preserve">An initial </w:t>
      </w:r>
      <w:r>
        <w:t xml:space="preserve">guideline was sent to Council </w:t>
      </w:r>
      <w:r w:rsidR="00670D2F">
        <w:t xml:space="preserve">by ARM </w:t>
      </w:r>
      <w:r>
        <w:t xml:space="preserve">and approved, however it was noted that some further collaboration was required to incorporate the VTS perspective. The 2 committees have collaborated </w:t>
      </w:r>
      <w:r w:rsidR="00670D2F">
        <w:t xml:space="preserve">and done some </w:t>
      </w:r>
      <w:r>
        <w:t>intersessional</w:t>
      </w:r>
      <w:r w:rsidR="00670D2F">
        <w:t xml:space="preserve"> work</w:t>
      </w:r>
      <w:r>
        <w:t>. During ARM 21, it was noted that from an ARM perspective the content</w:t>
      </w:r>
      <w:r w:rsidR="00670D2F">
        <w:t xml:space="preserve"> relating</w:t>
      </w:r>
      <w:r>
        <w:t xml:space="preserve"> </w:t>
      </w:r>
      <w:r w:rsidR="00670D2F">
        <w:t>to</w:t>
      </w:r>
      <w:r>
        <w:t xml:space="preserve"> AtoN </w:t>
      </w:r>
      <w:ins w:id="0" w:author="Tomren, Guttorm" w:date="2025-10-29T09:33:00Z" w16du:dateUtc="2025-10-29T08:33:00Z">
        <w:r w:rsidR="00FD0738">
          <w:t>is</w:t>
        </w:r>
      </w:ins>
      <w:ins w:id="1" w:author="Tomren, Guttorm" w:date="2025-10-29T09:32:00Z" w16du:dateUtc="2025-10-29T08:32:00Z">
        <w:r w:rsidR="000E2A2C">
          <w:t xml:space="preserve"> </w:t>
        </w:r>
      </w:ins>
      <w:r>
        <w:t xml:space="preserve">complete, however VTS indicated some further edits and additions. </w:t>
      </w:r>
      <w:r w:rsidR="006E694C">
        <w:t>Therefore,</w:t>
      </w:r>
      <w:r>
        <w:t xml:space="preserve"> the </w:t>
      </w:r>
      <w:r w:rsidR="00670D2F">
        <w:t xml:space="preserve">draft revision on edition 1 of G1185 will be forwarded to VTS59 for the document to be finalized. </w:t>
      </w:r>
    </w:p>
    <w:p w14:paraId="0720D908" w14:textId="2DD16999" w:rsidR="00B67EAE" w:rsidRPr="00670D2F" w:rsidRDefault="00670D2F" w:rsidP="00B67EAE">
      <w:pPr>
        <w:pStyle w:val="Brdtekst"/>
        <w:rPr>
          <w:rFonts w:eastAsia="MS Mincho"/>
          <w:i/>
          <w:iCs/>
          <w:lang w:eastAsia="ja-JP"/>
        </w:rPr>
      </w:pPr>
      <w:r>
        <w:t xml:space="preserve">It was agreed that G1185 would be allocated to R1010, </w:t>
      </w:r>
      <w:r w:rsidRPr="00670D2F">
        <w:rPr>
          <w:i/>
          <w:iCs/>
        </w:rPr>
        <w:t xml:space="preserve">The Involvement of Maritime Authorities in Marine Spatial Planning. </w:t>
      </w:r>
      <w:r w:rsidR="005A7583" w:rsidRPr="00670D2F">
        <w:rPr>
          <w:rFonts w:eastAsia="MS Mincho"/>
          <w:i/>
          <w:iCs/>
          <w:lang w:eastAsia="ja-JP"/>
        </w:rPr>
        <w:t xml:space="preserve"> </w:t>
      </w:r>
    </w:p>
    <w:p w14:paraId="7C11118B" w14:textId="77777777" w:rsidR="00735535" w:rsidRDefault="005D2524">
      <w:pPr>
        <w:pStyle w:val="Overskrift1"/>
      </w:pPr>
      <w:r>
        <w:t>ACTION REQUESTED</w:t>
      </w:r>
    </w:p>
    <w:p w14:paraId="3EFDAF24" w14:textId="77777777" w:rsidR="007A4D0A" w:rsidRDefault="00B67EAE">
      <w:pPr>
        <w:pStyle w:val="Brdtekst"/>
      </w:pPr>
      <w:r>
        <w:t xml:space="preserve">The </w:t>
      </w:r>
      <w:r w:rsidR="007A4D0A">
        <w:t xml:space="preserve">VTS </w:t>
      </w:r>
      <w:r>
        <w:t>committee</w:t>
      </w:r>
      <w:r w:rsidR="005A7583">
        <w:t xml:space="preserve"> </w:t>
      </w:r>
      <w:r w:rsidR="007A4D0A">
        <w:t xml:space="preserve">is </w:t>
      </w:r>
      <w:r>
        <w:t>request</w:t>
      </w:r>
      <w:r w:rsidR="005A7583">
        <w:t>s t</w:t>
      </w:r>
      <w:r w:rsidR="007A4D0A">
        <w:t xml:space="preserve">o action as required. </w:t>
      </w:r>
    </w:p>
    <w:p w14:paraId="35DAE9B9" w14:textId="68447C15" w:rsidR="00735535" w:rsidRDefault="007A4D0A">
      <w:pPr>
        <w:pStyle w:val="Brdtekst"/>
      </w:pPr>
      <w:r>
        <w:t xml:space="preserve">The secretariate is requested to forward working paper </w:t>
      </w:r>
      <w:r w:rsidR="006E694C">
        <w:t>ARM21-11.1.4</w:t>
      </w:r>
      <w:r>
        <w:t xml:space="preserve"> to VTS59. </w:t>
      </w:r>
      <w:r w:rsidR="005A7583">
        <w:rPr>
          <w:rFonts w:eastAsia="MS Mincho"/>
          <w:lang w:eastAsia="ja-JP"/>
        </w:rPr>
        <w:t xml:space="preserve"> </w:t>
      </w:r>
    </w:p>
    <w:p w14:paraId="2A452B29" w14:textId="77777777" w:rsidR="00735535" w:rsidRDefault="00735535">
      <w:pPr>
        <w:pStyle w:val="Merkittyluettelo31"/>
        <w:numPr>
          <w:ilvl w:val="0"/>
          <w:numId w:val="0"/>
        </w:numPr>
        <w:ind w:left="567" w:hanging="567"/>
        <w:rPr>
          <w:lang w:val="en-GB"/>
        </w:rPr>
      </w:pPr>
    </w:p>
    <w:sectPr w:rsidR="00735535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6EF9F" w14:textId="77777777" w:rsidR="0015057A" w:rsidRDefault="0015057A">
      <w:r>
        <w:separator/>
      </w:r>
    </w:p>
  </w:endnote>
  <w:endnote w:type="continuationSeparator" w:id="0">
    <w:p w14:paraId="7BF3B22D" w14:textId="77777777" w:rsidR="0015057A" w:rsidRDefault="0015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6D5D3" w14:textId="4D2BC851" w:rsidR="00735535" w:rsidRDefault="005D2524" w:rsidP="00C51E1E">
    <w:pPr>
      <w:pStyle w:val="Bunntekst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FFF29" w14:textId="77777777" w:rsidR="00735535" w:rsidRDefault="005D2524">
    <w:pPr>
      <w:pStyle w:val="Bunntekst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15621" w14:textId="77777777" w:rsidR="0015057A" w:rsidRDefault="0015057A">
      <w:r>
        <w:separator/>
      </w:r>
    </w:p>
  </w:footnote>
  <w:footnote w:type="continuationSeparator" w:id="0">
    <w:p w14:paraId="52DE4571" w14:textId="77777777" w:rsidR="0015057A" w:rsidRDefault="001505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D3A37" w14:textId="7A594848" w:rsidR="005A7583" w:rsidRDefault="005A7583">
    <w:pPr>
      <w:pStyle w:val="Toppteks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E36F3B5" wp14:editId="2952152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1901060782" name="Text Box 2" descr="Unclassified - Non-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0FE4F1" w14:textId="2ACEA4A7" w:rsidR="005A7583" w:rsidRPr="005A7583" w:rsidRDefault="005A7583" w:rsidP="005A7583">
                          <w:pPr>
                            <w:rPr>
                              <w:rFonts w:eastAsia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5A7583">
                            <w:rPr>
                              <w:rFonts w:eastAsia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Unclassified - Non-Classifié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36F3B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nclassified - Non-Classifié" style="position:absolute;left:0;text-align:left;margin-left:-5.0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060FE4F1" w14:textId="2ACEA4A7" w:rsidR="005A7583" w:rsidRPr="005A7583" w:rsidRDefault="005A7583" w:rsidP="005A7583">
                    <w:pPr>
                      <w:rPr>
                        <w:rFonts w:eastAsia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5A7583">
                      <w:rPr>
                        <w:rFonts w:eastAsia="Calibri" w:cs="Calibri"/>
                        <w:noProof/>
                        <w:color w:val="000000"/>
                        <w:sz w:val="24"/>
                        <w:szCs w:val="24"/>
                      </w:rPr>
                      <w:t>Unclassified - Non-Classifié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40F00" w14:textId="73DCF8D6" w:rsidR="00735535" w:rsidRDefault="005A7583">
    <w:pPr>
      <w:pStyle w:val="Toppteks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F4312B7" wp14:editId="79BB1F76">
              <wp:simplePos x="723900" y="45720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1709482741" name="Text Box 3" descr="Unclassified - Non-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98483B" w14:textId="5E17D8F9" w:rsidR="005A7583" w:rsidRPr="005A7583" w:rsidRDefault="005A7583" w:rsidP="005A7583">
                          <w:pPr>
                            <w:rPr>
                              <w:rFonts w:eastAsia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5A7583">
                            <w:rPr>
                              <w:rFonts w:eastAsia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Unclassified - Non-Classifié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4312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Unclassified - Non-Classifié" style="position:absolute;left:0;text-align:left;margin-left:-5.0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2598483B" w14:textId="5E17D8F9" w:rsidR="005A7583" w:rsidRPr="005A7583" w:rsidRDefault="005A7583" w:rsidP="005A7583">
                    <w:pPr>
                      <w:rPr>
                        <w:rFonts w:eastAsia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5A7583">
                      <w:rPr>
                        <w:rFonts w:eastAsia="Calibri" w:cs="Calibri"/>
                        <w:noProof/>
                        <w:color w:val="000000"/>
                        <w:sz w:val="24"/>
                        <w:szCs w:val="24"/>
                      </w:rPr>
                      <w:t>Unclassified - Non-Classifié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D2524"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1992F" w14:textId="21460FBF" w:rsidR="00735535" w:rsidRDefault="005A7583">
    <w:pPr>
      <w:pStyle w:val="Toppteks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7D6DBD2" wp14:editId="5C28EFA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42888494" name="Text Box 1" descr="Unclassified - Non-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728C54" w14:textId="787E423C" w:rsidR="005A7583" w:rsidRPr="005A7583" w:rsidRDefault="005A7583" w:rsidP="005A7583">
                          <w:pPr>
                            <w:rPr>
                              <w:rFonts w:eastAsia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5A7583">
                            <w:rPr>
                              <w:rFonts w:eastAsia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Unclassified - Non-Classifié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D6DBD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Unclassified - Non-Classifié" style="position:absolute;left:0;text-align:left;margin-left:-5.0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4F728C54" w14:textId="787E423C" w:rsidR="005A7583" w:rsidRPr="005A7583" w:rsidRDefault="005A7583" w:rsidP="005A7583">
                    <w:pPr>
                      <w:rPr>
                        <w:rFonts w:eastAsia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5A7583">
                      <w:rPr>
                        <w:rFonts w:eastAsia="Calibri" w:cs="Calibri"/>
                        <w:noProof/>
                        <w:color w:val="000000"/>
                        <w:sz w:val="24"/>
                        <w:szCs w:val="24"/>
                      </w:rPr>
                      <w:t>Unclassified - Non-Classifié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D2524"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Oversk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46880160">
    <w:abstractNumId w:val="4"/>
  </w:num>
  <w:num w:numId="2" w16cid:durableId="1704817328">
    <w:abstractNumId w:val="2"/>
  </w:num>
  <w:num w:numId="3" w16cid:durableId="1035232222">
    <w:abstractNumId w:val="8"/>
  </w:num>
  <w:num w:numId="4" w16cid:durableId="984814690">
    <w:abstractNumId w:val="9"/>
  </w:num>
  <w:num w:numId="5" w16cid:durableId="1039548298">
    <w:abstractNumId w:val="1"/>
  </w:num>
  <w:num w:numId="6" w16cid:durableId="1244988749">
    <w:abstractNumId w:val="6"/>
  </w:num>
  <w:num w:numId="7" w16cid:durableId="767969564">
    <w:abstractNumId w:val="7"/>
  </w:num>
  <w:num w:numId="8" w16cid:durableId="1666786303">
    <w:abstractNumId w:val="0"/>
  </w:num>
  <w:num w:numId="9" w16cid:durableId="796410250">
    <w:abstractNumId w:val="5"/>
  </w:num>
  <w:num w:numId="10" w16cid:durableId="1533301719">
    <w:abstractNumId w:val="3"/>
  </w:num>
  <w:num w:numId="11" w16cid:durableId="5821762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omren, Guttorm">
    <w15:presenceInfo w15:providerId="AD" w15:userId="S::guttorm.tomren@kystverket.no::64c9036a-70e1-467c-8269-3bde027c77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trackRevisions/>
  <w:defaultTabStop w:val="720"/>
  <w:autoHyphenation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QUAOXtPxSwAAAA="/>
  </w:docVars>
  <w:rsids>
    <w:rsidRoot w:val="00735535"/>
    <w:rsid w:val="0008763F"/>
    <w:rsid w:val="000E2A2C"/>
    <w:rsid w:val="0015057A"/>
    <w:rsid w:val="00171037"/>
    <w:rsid w:val="00213AC8"/>
    <w:rsid w:val="00266BC8"/>
    <w:rsid w:val="002A0FCB"/>
    <w:rsid w:val="002C6AEF"/>
    <w:rsid w:val="0032538F"/>
    <w:rsid w:val="00363BD8"/>
    <w:rsid w:val="00376F88"/>
    <w:rsid w:val="003C051D"/>
    <w:rsid w:val="00400FA0"/>
    <w:rsid w:val="00405CE0"/>
    <w:rsid w:val="00412B70"/>
    <w:rsid w:val="00453CF6"/>
    <w:rsid w:val="00455955"/>
    <w:rsid w:val="00511D98"/>
    <w:rsid w:val="0052624D"/>
    <w:rsid w:val="005A7583"/>
    <w:rsid w:val="005D2524"/>
    <w:rsid w:val="00610FC3"/>
    <w:rsid w:val="00670D2F"/>
    <w:rsid w:val="006A2911"/>
    <w:rsid w:val="006B62E0"/>
    <w:rsid w:val="006C1816"/>
    <w:rsid w:val="006E694C"/>
    <w:rsid w:val="00735535"/>
    <w:rsid w:val="007A4D0A"/>
    <w:rsid w:val="007B46DA"/>
    <w:rsid w:val="007E50CA"/>
    <w:rsid w:val="008C13F5"/>
    <w:rsid w:val="008E6CDC"/>
    <w:rsid w:val="00906D83"/>
    <w:rsid w:val="00960360"/>
    <w:rsid w:val="00A0643F"/>
    <w:rsid w:val="00AA3BDC"/>
    <w:rsid w:val="00AB514C"/>
    <w:rsid w:val="00AC2001"/>
    <w:rsid w:val="00AC5C46"/>
    <w:rsid w:val="00B00423"/>
    <w:rsid w:val="00B673CE"/>
    <w:rsid w:val="00B67EAE"/>
    <w:rsid w:val="00B91419"/>
    <w:rsid w:val="00BA0331"/>
    <w:rsid w:val="00BA61DD"/>
    <w:rsid w:val="00BA64F6"/>
    <w:rsid w:val="00BC309B"/>
    <w:rsid w:val="00BD7941"/>
    <w:rsid w:val="00BF75B6"/>
    <w:rsid w:val="00C51E1E"/>
    <w:rsid w:val="00D17E26"/>
    <w:rsid w:val="00D4778E"/>
    <w:rsid w:val="00D63075"/>
    <w:rsid w:val="00D97607"/>
    <w:rsid w:val="00DD4291"/>
    <w:rsid w:val="00E5604E"/>
    <w:rsid w:val="00F4321F"/>
    <w:rsid w:val="00FD0738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Overskrift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Overskrift2">
    <w:name w:val="heading 2"/>
    <w:basedOn w:val="Overskrift1"/>
    <w:next w:val="Normal"/>
    <w:qFormat/>
    <w:rsid w:val="00135447"/>
    <w:pPr>
      <w:ind w:left="851" w:hanging="851"/>
      <w:jc w:val="both"/>
      <w:outlineLvl w:val="1"/>
    </w:pPr>
  </w:style>
  <w:style w:type="paragraph" w:styleId="Overskrift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Overskrift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Overskrift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Overskrift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Overskrift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Overskrift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verskrift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BunntekstTegn">
    <w:name w:val="Bunntekst Tegn"/>
    <w:link w:val="Bunntekst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TopptekstTegn">
    <w:name w:val="Topptekst Tegn"/>
    <w:link w:val="Topptekst"/>
    <w:qFormat/>
    <w:rsid w:val="005D05AC"/>
    <w:rPr>
      <w:rFonts w:ascii="Arial" w:eastAsia="MS Mincho" w:hAnsi="Arial"/>
      <w:lang w:val="fr-FR" w:eastAsia="ja-JP"/>
    </w:rPr>
  </w:style>
  <w:style w:type="character" w:styleId="Sidetall">
    <w:name w:val="page number"/>
    <w:qFormat/>
    <w:rsid w:val="005D05AC"/>
    <w:rPr>
      <w:rFonts w:ascii="Arial" w:hAnsi="Arial"/>
      <w:sz w:val="20"/>
    </w:rPr>
  </w:style>
  <w:style w:type="character" w:customStyle="1" w:styleId="BrdtekstTegn">
    <w:name w:val="Brødtekst Tegn"/>
    <w:link w:val="Brdteks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rdtekstinnrykkTegn">
    <w:name w:val="Brødtekstinnrykk Tegn"/>
    <w:link w:val="Brdtekstinnrykk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rdtekstinnrykk2Tegn">
    <w:name w:val="Brødtekstinnrykk 2 Tegn"/>
    <w:link w:val="Brdtekstinnrykk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Merknadsreferanse">
    <w:name w:val="annotation reference"/>
    <w:basedOn w:val="Standardskriftforavsnitt"/>
    <w:qFormat/>
    <w:rsid w:val="00A66968"/>
    <w:rPr>
      <w:sz w:val="16"/>
      <w:szCs w:val="16"/>
    </w:rPr>
  </w:style>
  <w:style w:type="character" w:customStyle="1" w:styleId="MerknadstekstTegn">
    <w:name w:val="Merknadstekst Tegn"/>
    <w:basedOn w:val="Standardskriftforavsnitt"/>
    <w:link w:val="Merknadstekst"/>
    <w:qFormat/>
    <w:rsid w:val="00A66968"/>
    <w:rPr>
      <w:rFonts w:ascii="Calibri" w:hAnsi="Calibri"/>
      <w:lang w:val="en-GB" w:eastAsia="en-US"/>
    </w:rPr>
  </w:style>
  <w:style w:type="character" w:customStyle="1" w:styleId="KommentaremneTegn">
    <w:name w:val="Kommentaremne Tegn"/>
    <w:basedOn w:val="MerknadstekstTegn"/>
    <w:link w:val="Kommentaremne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obletekstTegn">
    <w:name w:val="Bobletekst Tegn"/>
    <w:basedOn w:val="Standardskriftforavsnitt"/>
    <w:link w:val="Bobleteks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kobling">
    <w:name w:val="Hyperlink"/>
    <w:basedOn w:val="Standardskriftforavsnitt"/>
    <w:rsid w:val="00EB2576"/>
    <w:rPr>
      <w:color w:val="0563C1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rdteks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rdtekst">
    <w:name w:val="Body Text"/>
    <w:basedOn w:val="Normal"/>
    <w:link w:val="BrdtekstTegn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e">
    <w:name w:val="List"/>
    <w:basedOn w:val="Brdtekst"/>
    <w:rPr>
      <w:rFonts w:cs="Arial Unicode MS"/>
    </w:rPr>
  </w:style>
  <w:style w:type="paragraph" w:styleId="Bildetekst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tel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Overskrift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Bunntekst">
    <w:name w:val="footer"/>
    <w:basedOn w:val="Normal"/>
    <w:link w:val="BunntekstTegn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Topptekst">
    <w:name w:val="header"/>
    <w:basedOn w:val="Normal"/>
    <w:link w:val="TopptekstTegn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Figurliste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Figurliste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rdtekstinnrykk">
    <w:name w:val="Body Text Indent"/>
    <w:basedOn w:val="Normal"/>
    <w:link w:val="BrdtekstinnrykkTegn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rdtekstinnrykk2">
    <w:name w:val="Body Text Indent 2"/>
    <w:basedOn w:val="Normal"/>
    <w:link w:val="Brdtekstinnrykk2Tegn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Merknadstekst">
    <w:name w:val="annotation text"/>
    <w:basedOn w:val="Normal"/>
    <w:link w:val="MerknadstekstTegn"/>
    <w:qFormat/>
    <w:rsid w:val="00A66968"/>
    <w:rPr>
      <w:sz w:val="20"/>
    </w:rPr>
  </w:style>
  <w:style w:type="paragraph" w:styleId="Kommentaremne">
    <w:name w:val="annotation subject"/>
    <w:basedOn w:val="Merknadstekst"/>
    <w:next w:val="Merknadstekst"/>
    <w:link w:val="KommentaremneTegn"/>
    <w:semiHidden/>
    <w:unhideWhenUsed/>
    <w:qFormat/>
    <w:rsid w:val="00A66968"/>
    <w:rPr>
      <w:b/>
      <w:bCs/>
    </w:rPr>
  </w:style>
  <w:style w:type="paragraph" w:styleId="Bobletekst">
    <w:name w:val="Balloon Text"/>
    <w:basedOn w:val="Normal"/>
    <w:link w:val="BobletekstTegn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j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eavsnitt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0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56345cd5d459e4f3940584481716e7b1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d3bed3daa67d7c6e6ce754ff02838e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4BD98DDF-212C-4FBB-A108-3DE6B2F062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7FA6B3-2D33-43B9-934A-485497D5D342}"/>
</file>

<file path=customXml/itemProps3.xml><?xml version="1.0" encoding="utf-8"?>
<ds:datastoreItem xmlns:ds="http://schemas.openxmlformats.org/officeDocument/2006/customXml" ds:itemID="{CE547927-189F-454C-B48B-71D1A892A3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890</Characters>
  <Application>Microsoft Office Word</Application>
  <DocSecurity>0</DocSecurity>
  <Lines>7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Tomren, Guttorm</cp:lastModifiedBy>
  <cp:revision>6</cp:revision>
  <cp:lastPrinted>2023-09-20T09:59:00Z</cp:lastPrinted>
  <dcterms:created xsi:type="dcterms:W3CDTF">2025-10-23T13:55:00Z</dcterms:created>
  <dcterms:modified xsi:type="dcterms:W3CDTF">2025-10-29T08:33:00Z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  <property fmtid="{D5CDD505-2E9C-101B-9397-08002B2CF9AE}" pid="9" name="ClassificationContentMarkingHeaderShapeIds">
    <vt:lpwstr>28e6d2e,714fe2ae,65e4a2f5</vt:lpwstr>
  </property>
  <property fmtid="{D5CDD505-2E9C-101B-9397-08002B2CF9AE}" pid="10" name="ClassificationContentMarkingHeaderFontProps">
    <vt:lpwstr>#000000,12,Calibri</vt:lpwstr>
  </property>
  <property fmtid="{D5CDD505-2E9C-101B-9397-08002B2CF9AE}" pid="11" name="ClassificationContentMarkingHeaderText">
    <vt:lpwstr>Unclassified - Non-Classifié</vt:lpwstr>
  </property>
  <property fmtid="{D5CDD505-2E9C-101B-9397-08002B2CF9AE}" pid="12" name="MSIP_Label_4e6cdb53-fd15-486d-84de-c510e3a62203_Enabled">
    <vt:lpwstr>true</vt:lpwstr>
  </property>
  <property fmtid="{D5CDD505-2E9C-101B-9397-08002B2CF9AE}" pid="13" name="MSIP_Label_4e6cdb53-fd15-486d-84de-c510e3a62203_SetDate">
    <vt:lpwstr>2025-10-21T13:16:03Z</vt:lpwstr>
  </property>
  <property fmtid="{D5CDD505-2E9C-101B-9397-08002B2CF9AE}" pid="14" name="MSIP_Label_4e6cdb53-fd15-486d-84de-c510e3a62203_Method">
    <vt:lpwstr>Standard</vt:lpwstr>
  </property>
  <property fmtid="{D5CDD505-2E9C-101B-9397-08002B2CF9AE}" pid="15" name="MSIP_Label_4e6cdb53-fd15-486d-84de-c510e3a62203_Name">
    <vt:lpwstr>UNCLASSIFIED - NON-CLASSIFIÉ</vt:lpwstr>
  </property>
  <property fmtid="{D5CDD505-2E9C-101B-9397-08002B2CF9AE}" pid="16" name="MSIP_Label_4e6cdb53-fd15-486d-84de-c510e3a62203_SiteId">
    <vt:lpwstr>1594fdae-a1d9-4405-915d-011467234338</vt:lpwstr>
  </property>
  <property fmtid="{D5CDD505-2E9C-101B-9397-08002B2CF9AE}" pid="17" name="MSIP_Label_4e6cdb53-fd15-486d-84de-c510e3a62203_ActionId">
    <vt:lpwstr>846c610c-28d6-4daa-9645-8ad44c99668c</vt:lpwstr>
  </property>
  <property fmtid="{D5CDD505-2E9C-101B-9397-08002B2CF9AE}" pid="18" name="MSIP_Label_4e6cdb53-fd15-486d-84de-c510e3a62203_ContentBits">
    <vt:lpwstr>1</vt:lpwstr>
  </property>
  <property fmtid="{D5CDD505-2E9C-101B-9397-08002B2CF9AE}" pid="19" name="ContentTypeId">
    <vt:lpwstr>0x010100FB4C6AB7F4ADAA4ABC48D93214FE8FD2</vt:lpwstr>
  </property>
</Properties>
</file>